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0D" w:rsidRDefault="00594678">
      <w:r>
        <w:t>…</w:t>
      </w:r>
    </w:p>
    <w:p w:rsidR="00594678" w:rsidRDefault="00A70CCE" w:rsidP="00A70CCE">
      <w:pPr>
        <w:pStyle w:val="2"/>
      </w:pPr>
      <w:r>
        <w:t>p</w:t>
      </w:r>
      <w:r w:rsidR="00594678">
        <w:t>olymers</w:t>
      </w:r>
      <w:r>
        <w:t>-prev-software-difference</w:t>
      </w:r>
    </w:p>
    <w:p w:rsidR="00594678" w:rsidRDefault="00594678">
      <w:r>
        <w:t>…</w:t>
      </w:r>
    </w:p>
    <w:p w:rsidR="00594678" w:rsidRDefault="00594678" w:rsidP="003E0A69">
      <w:pPr>
        <w:jc w:val="both"/>
      </w:pPr>
      <w:r>
        <w:t>Note that previous versions of InChI software</w:t>
      </w:r>
      <w:r w:rsidR="003E0A69">
        <w:t xml:space="preserve"> may have</w:t>
      </w:r>
      <w:r>
        <w:t xml:space="preserve"> interpreted some polymers (</w:t>
      </w:r>
      <w:r w:rsidR="003E0A69">
        <w:t xml:space="preserve">represented by Molfiles with </w:t>
      </w:r>
      <w:r>
        <w:t xml:space="preserve">explicitly </w:t>
      </w:r>
      <w:r w:rsidR="003E0A69">
        <w:t xml:space="preserve">shown </w:t>
      </w:r>
      <w:r>
        <w:t xml:space="preserve">terminal groups) as corresponding </w:t>
      </w:r>
      <w:r w:rsidR="003E0A69">
        <w:t>1-mers, n=1, and produced associated InChI and InChIKey strings. This behavior is not an error: previous InChI Software ignored  any Molfile polymeric Sgroup specification</w:t>
      </w:r>
      <w:r w:rsidR="00A70CCE">
        <w:t xml:space="preserve"> which resulted in just ignoring polymeric brackets.</w:t>
      </w:r>
    </w:p>
    <w:p w:rsidR="00594678" w:rsidRPr="00A70CCE" w:rsidRDefault="00A70CCE" w:rsidP="00A70CCE">
      <w:pPr>
        <w:rPr>
          <w:shd w:val="clear" w:color="auto" w:fill="FFFFFF"/>
        </w:rPr>
      </w:pPr>
      <w:r>
        <w:t>For e</w:t>
      </w:r>
      <w:r w:rsidR="003E0A69">
        <w:t>xample</w:t>
      </w:r>
      <w:r>
        <w:t xml:space="preserve">, </w:t>
      </w:r>
      <w:r>
        <w:rPr>
          <w:shd w:val="clear" w:color="auto" w:fill="FFFFFF"/>
        </w:rPr>
        <w:t>2-polyprenylphenol</w:t>
      </w:r>
      <w:r>
        <w:rPr>
          <w:shd w:val="clear" w:color="auto" w:fill="FFFFFF"/>
        </w:rPr>
        <w:t xml:space="preserve"> (</w:t>
      </w:r>
      <w:r w:rsidRPr="00594678">
        <w:t>ChEBI</w:t>
      </w:r>
      <w:r>
        <w:t xml:space="preserve"> entry #</w:t>
      </w:r>
      <w:r w:rsidRPr="00594678">
        <w:t>1269</w:t>
      </w:r>
      <w:r>
        <w:t xml:space="preserve">, </w:t>
      </w:r>
      <w:hyperlink r:id="rId4" w:history="1">
        <w:r w:rsidR="00594678" w:rsidRPr="00D9566C">
          <w:rPr>
            <w:rStyle w:val="a3"/>
          </w:rPr>
          <w:t>http://www.ebi.ac.uk/chebi/searchId.do?chebiId=CHEBI:1269</w:t>
        </w:r>
      </w:hyperlink>
      <w:r>
        <w:t>)</w:t>
      </w:r>
    </w:p>
    <w:p w:rsidR="003E0A69" w:rsidRDefault="003E0A69" w:rsidP="00594678"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1" name="Рисунок 1" descr="http://www.ebi.ac.uk/chebi/displayImage.do;jsessionid=1DFC800771EF7B90AF74D6609FA96FDA?defaultImage=true&amp;imageIndex=0&amp;chebiId=1269&amp;dimensions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bi.ac.uk/chebi/displayImage.do;jsessionid=1DFC800771EF7B90AF74D6609FA96FDA?defaultImage=true&amp;imageIndex=0&amp;chebiId=1269&amp;dimensions=4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69" w:rsidRDefault="003E0A69" w:rsidP="00594678">
      <w:pPr>
        <w:rPr>
          <w:shd w:val="clear" w:color="auto" w:fill="FFFFFF"/>
        </w:rPr>
      </w:pPr>
      <w:r>
        <w:rPr>
          <w:shd w:val="clear" w:color="auto" w:fill="FFFFFF"/>
        </w:rPr>
        <w:t xml:space="preserve">was treated as </w:t>
      </w:r>
      <w:r w:rsidR="00A70CCE">
        <w:rPr>
          <w:shd w:val="clear" w:color="auto" w:fill="FFFFFF"/>
        </w:rPr>
        <w:t>corresponding 1-mer</w:t>
      </w:r>
    </w:p>
    <w:p w:rsidR="00A70CCE" w:rsidRDefault="00A70CCE" w:rsidP="00A70CCE">
      <w:pPr>
        <w:jc w:val="both"/>
        <w:rPr>
          <w:shd w:val="clear" w:color="auto" w:fill="FFFFFF"/>
        </w:rPr>
      </w:pPr>
      <w:r>
        <w:rPr>
          <w:noProof/>
        </w:rPr>
        <w:drawing>
          <wp:inline distT="0" distB="0" distL="0" distR="0" wp14:anchorId="34248A28" wp14:editId="100595EF">
            <wp:extent cx="1653015" cy="1120775"/>
            <wp:effectExtent l="0" t="0" r="444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2458" cy="113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CCE" w:rsidRDefault="00E73B19" w:rsidP="00594678">
      <w:r>
        <w:t xml:space="preserve">This </w:t>
      </w:r>
      <w:r w:rsidR="00A70CCE">
        <w:t>resulted in generation of the following identifiers:</w:t>
      </w:r>
    </w:p>
    <w:p w:rsidR="00A70CCE" w:rsidRDefault="00A70CCE" w:rsidP="00594678">
      <w:r w:rsidRPr="00A70CCE">
        <w:t>InChI=1S/C11H14O/c1-9(2)7-8-10-5-3-4-6-11(10)12/h3-7,12H,8H2,1-2H3</w:t>
      </w:r>
    </w:p>
    <w:p w:rsidR="00594678" w:rsidRDefault="00594678" w:rsidP="00594678">
      <w:r w:rsidRPr="00594678">
        <w:t>GLOBOHBQKQLVIS-UHFFFAOYSA-N</w:t>
      </w:r>
    </w:p>
    <w:p w:rsidR="00E73B19" w:rsidRDefault="00E73B19" w:rsidP="00594678">
      <w:r>
        <w:t>Current InChI Software v. 1.05 …</w:t>
      </w:r>
    </w:p>
    <w:p w:rsidR="00E73B19" w:rsidRDefault="00E73B19" w:rsidP="00594678">
      <w:bookmarkStart w:id="0" w:name="_GoBack"/>
      <w:bookmarkEnd w:id="0"/>
    </w:p>
    <w:sectPr w:rsidR="00E73B1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A1"/>
    <w:rsid w:val="00360FA1"/>
    <w:rsid w:val="003E0A69"/>
    <w:rsid w:val="00594678"/>
    <w:rsid w:val="00A5480D"/>
    <w:rsid w:val="00A70CCE"/>
    <w:rsid w:val="00E7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8A6B"/>
  <w15:chartTrackingRefBased/>
  <w15:docId w15:val="{631637F9-3511-44C7-83BF-6BB89A7C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70C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67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70C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ebi.ac.uk/chebi/searchId.do?chebiId=CHEBI:12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ipl</dc:creator>
  <cp:keywords/>
  <dc:description/>
  <cp:lastModifiedBy>ipl</cp:lastModifiedBy>
  <cp:revision>2</cp:revision>
  <dcterms:created xsi:type="dcterms:W3CDTF">2016-03-13T10:33:00Z</dcterms:created>
  <dcterms:modified xsi:type="dcterms:W3CDTF">2016-03-13T11:14:00Z</dcterms:modified>
</cp:coreProperties>
</file>